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2A26" w14:textId="77777777" w:rsidR="000E0B53" w:rsidRPr="000E0B53" w:rsidRDefault="000E0B53" w:rsidP="000E0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0E0B53">
        <w:rPr>
          <w:rFonts w:ascii="Calibri" w:hAnsi="Calibri" w:cs="Calibri"/>
          <w:b/>
          <w:caps/>
          <w:noProof/>
          <w:color w:val="000000"/>
          <w:sz w:val="22"/>
          <w:szCs w:val="22"/>
        </w:rPr>
        <w:t>Travaux de Confortement/protection contre les instabilités rocheuses de la carrière Montmein</w:t>
      </w:r>
    </w:p>
    <w:p w14:paraId="7DEDE312" w14:textId="77777777" w:rsidR="000E0B53" w:rsidRPr="000E0B53" w:rsidRDefault="000E0B53" w:rsidP="000E0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0E0B53">
        <w:rPr>
          <w:rFonts w:ascii="Calibri" w:hAnsi="Calibri" w:cs="Calibri"/>
          <w:b/>
          <w:caps/>
          <w:noProof/>
          <w:color w:val="000000"/>
          <w:sz w:val="22"/>
          <w:szCs w:val="22"/>
        </w:rPr>
        <w:t>CENTRE HOSPITALIER LYON SUD 18 chemin du Grand Perron 69310 Pierre-Bénite</w:t>
      </w:r>
    </w:p>
    <w:p w14:paraId="2A2D1FA1" w14:textId="77777777" w:rsidR="000E0B53" w:rsidRPr="000E0B53" w:rsidRDefault="000E0B53" w:rsidP="000E0B5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rPr>
          <w:rFonts w:ascii="Calibri" w:hAnsi="Calibri" w:cs="Calibri"/>
          <w:b/>
          <w:caps/>
          <w:noProof/>
          <w:color w:val="000000"/>
          <w:sz w:val="22"/>
          <w:szCs w:val="22"/>
        </w:rPr>
      </w:pPr>
      <w:r w:rsidRPr="000E0B53">
        <w:rPr>
          <w:rFonts w:ascii="Calibri" w:hAnsi="Calibri" w:cs="Calibri"/>
          <w:b/>
          <w:caps/>
          <w:noProof/>
          <w:color w:val="000000"/>
          <w:sz w:val="22"/>
          <w:szCs w:val="22"/>
        </w:rPr>
        <w:t>N° opération : 910615</w:t>
      </w:r>
    </w:p>
    <w:p w14:paraId="1492938E" w14:textId="7A3BDE68" w:rsidR="00E07E81" w:rsidRPr="00A72C6E" w:rsidRDefault="008050B4" w:rsidP="00DD2C23">
      <w:pPr>
        <w:ind w:left="142"/>
        <w:rPr>
          <w:rFonts w:ascii="Calibri" w:hAnsi="Calibri" w:cs="Calibri"/>
          <w:b/>
          <w:bCs/>
          <w:sz w:val="18"/>
        </w:rPr>
      </w:pP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ab/>
      </w:r>
      <w:r w:rsidR="00E07E81" w:rsidRPr="00A72C6E">
        <w:rPr>
          <w:rFonts w:ascii="Calibri" w:hAnsi="Calibri" w:cs="Calibri"/>
          <w:b/>
          <w:bCs/>
          <w:color w:val="000000"/>
          <w:sz w:val="24"/>
          <w:szCs w:val="32"/>
          <w:lang w:eastAsia="fr-FR"/>
        </w:rPr>
        <w:t xml:space="preserve">Opération n° : </w:t>
      </w:r>
    </w:p>
    <w:p w14:paraId="5633619C" w14:textId="77777777"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0C349244" w14:textId="77777777"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14:paraId="4F48A623" w14:textId="77777777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DBE017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0C4B3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14:paraId="4EF6C18C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proofErr w:type="gramStart"/>
            <w:r w:rsidRPr="00184CC1">
              <w:rPr>
                <w:rFonts w:ascii="Calibri" w:hAnsi="Calibri" w:cs="Calibri"/>
              </w:rPr>
              <w:t>nom</w:t>
            </w:r>
            <w:proofErr w:type="gramEnd"/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14:paraId="6B6BEC60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proofErr w:type="gramStart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  <w:proofErr w:type="gramEnd"/>
          </w:p>
          <w:p w14:paraId="26581AE2" w14:textId="77777777"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C1B42" w14:textId="77777777"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E6D91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14:paraId="313E5587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proofErr w:type="gramEnd"/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14:paraId="3F63EDA4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A07EFF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34F558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522CA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44F7D" w14:textId="77777777"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14:paraId="496A396A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€ 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H.T</w:t>
            </w:r>
            <w:proofErr w:type="gram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298189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5B1912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proofErr w:type="gramStart"/>
            <w:r>
              <w:rPr>
                <w:rFonts w:ascii="Calibri" w:hAnsi="Calibri" w:cs="Calibri"/>
                <w:b/>
                <w:bCs/>
                <w:lang w:eastAsia="fr-FR"/>
              </w:rPr>
              <w:t>Date fin</w:t>
            </w:r>
            <w:proofErr w:type="gramEnd"/>
            <w:r>
              <w:rPr>
                <w:rFonts w:ascii="Calibri" w:hAnsi="Calibri" w:cs="Calibri"/>
                <w:b/>
                <w:bCs/>
                <w:lang w:eastAsia="fr-FR"/>
              </w:rPr>
              <w:t xml:space="preserve">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DD9924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14:paraId="03B44BE5" w14:textId="77777777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1A5F10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B430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8B4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D81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BB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0BD3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5CAB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DCB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4FF2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D87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609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18DFC8BE" w14:textId="77777777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D03009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AAA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8DC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10E5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CF7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1EB7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B3BAE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5CF4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AED8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62C5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4F24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69FA3C42" w14:textId="77777777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24DBEA" w14:textId="77777777"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975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D88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62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94BB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8F3F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A180A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FB4C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46E9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2A3D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F5EF1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14:paraId="0BF840FA" w14:textId="77777777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A1CB" w14:textId="77777777"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BF37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6BFB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7592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1F69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A98F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7F15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21F1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082C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4FEE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5666" w14:textId="77777777"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14:paraId="4DE179F5" w14:textId="77777777"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109F3" w14:textId="77777777" w:rsidR="00840CF6" w:rsidRDefault="00840CF6">
      <w:r>
        <w:separator/>
      </w:r>
    </w:p>
  </w:endnote>
  <w:endnote w:type="continuationSeparator" w:id="0">
    <w:p w14:paraId="26C259F8" w14:textId="77777777"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5A0E" w14:textId="77777777"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8944" w14:textId="77777777" w:rsidR="0088432E" w:rsidRPr="005D0670" w:rsidRDefault="0088432E">
    <w:pPr>
      <w:pStyle w:val="Pieddepage"/>
      <w:jc w:val="right"/>
      <w:rPr>
        <w:i/>
        <w:sz w:val="16"/>
      </w:rPr>
    </w:pPr>
  </w:p>
  <w:p w14:paraId="0B6AEBB8" w14:textId="77777777"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14F1F" w14:textId="77777777"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B91B2" w14:textId="77777777" w:rsidR="00840CF6" w:rsidRDefault="00840CF6">
      <w:r>
        <w:separator/>
      </w:r>
    </w:p>
  </w:footnote>
  <w:footnote w:type="continuationSeparator" w:id="0">
    <w:p w14:paraId="5FF07EDD" w14:textId="77777777"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B24B" w14:textId="77777777"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0AF5" w14:textId="56A39B75" w:rsidR="0088432E" w:rsidRDefault="0072736A" w:rsidP="0072736A">
    <w:pPr>
      <w:pStyle w:val="En-tte"/>
      <w:tabs>
        <w:tab w:val="left" w:pos="284"/>
      </w:tabs>
      <w:ind w:left="142"/>
      <w:jc w:val="center"/>
    </w:pPr>
    <w:ins w:id="0" w:author="NONY, Christine" w:date="2026-01-07T14:57:00Z">
      <w:r>
        <w:rPr>
          <w:noProof/>
        </w:rPr>
        <w:drawing>
          <wp:inline distT="0" distB="0" distL="0" distR="0" wp14:anchorId="5732CED2" wp14:editId="1A95D9A7">
            <wp:extent cx="7877175" cy="494030"/>
            <wp:effectExtent l="0" t="0" r="9525" b="1270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39595557-75AC-4F00-AE13-BCB405A35F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39595557-75AC-4F00-AE13-BCB405A35F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7877175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  <w:p w14:paraId="26CC46ED" w14:textId="77777777"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14:paraId="05C9B78F" w14:textId="77777777"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86C6" w14:textId="77777777"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91251742">
    <w:abstractNumId w:val="15"/>
  </w:num>
  <w:num w:numId="2" w16cid:durableId="1496258044">
    <w:abstractNumId w:val="3"/>
  </w:num>
  <w:num w:numId="3" w16cid:durableId="2122528124">
    <w:abstractNumId w:val="5"/>
  </w:num>
  <w:num w:numId="4" w16cid:durableId="2056930412">
    <w:abstractNumId w:val="1"/>
  </w:num>
  <w:num w:numId="5" w16cid:durableId="469439172">
    <w:abstractNumId w:val="16"/>
  </w:num>
  <w:num w:numId="6" w16cid:durableId="1956718651">
    <w:abstractNumId w:val="23"/>
  </w:num>
  <w:num w:numId="7" w16cid:durableId="1937246464">
    <w:abstractNumId w:val="24"/>
  </w:num>
  <w:num w:numId="8" w16cid:durableId="901599062">
    <w:abstractNumId w:val="21"/>
  </w:num>
  <w:num w:numId="9" w16cid:durableId="1287810490">
    <w:abstractNumId w:val="17"/>
  </w:num>
  <w:num w:numId="10" w16cid:durableId="1125198221">
    <w:abstractNumId w:val="22"/>
  </w:num>
  <w:num w:numId="11" w16cid:durableId="1651204081">
    <w:abstractNumId w:val="4"/>
  </w:num>
  <w:num w:numId="12" w16cid:durableId="2015649632">
    <w:abstractNumId w:val="10"/>
  </w:num>
  <w:num w:numId="13" w16cid:durableId="1230967249">
    <w:abstractNumId w:val="19"/>
  </w:num>
  <w:num w:numId="14" w16cid:durableId="1535649523">
    <w:abstractNumId w:val="14"/>
  </w:num>
  <w:num w:numId="15" w16cid:durableId="582299643">
    <w:abstractNumId w:val="2"/>
  </w:num>
  <w:num w:numId="16" w16cid:durableId="1881046295">
    <w:abstractNumId w:val="7"/>
  </w:num>
  <w:num w:numId="17" w16cid:durableId="906039139">
    <w:abstractNumId w:val="13"/>
  </w:num>
  <w:num w:numId="18" w16cid:durableId="897134564">
    <w:abstractNumId w:val="20"/>
  </w:num>
  <w:num w:numId="19" w16cid:durableId="39400579">
    <w:abstractNumId w:val="9"/>
  </w:num>
  <w:num w:numId="20" w16cid:durableId="1917008612">
    <w:abstractNumId w:val="12"/>
  </w:num>
  <w:num w:numId="21" w16cid:durableId="1891919305">
    <w:abstractNumId w:val="8"/>
  </w:num>
  <w:num w:numId="22" w16cid:durableId="463698544">
    <w:abstractNumId w:val="18"/>
  </w:num>
  <w:num w:numId="23" w16cid:durableId="1916426910">
    <w:abstractNumId w:val="0"/>
  </w:num>
  <w:num w:numId="24" w16cid:durableId="1123842195">
    <w:abstractNumId w:val="6"/>
  </w:num>
  <w:num w:numId="25" w16cid:durableId="1202212245">
    <w:abstractNumId w:val="17"/>
  </w:num>
  <w:num w:numId="26" w16cid:durableId="2058508183">
    <w:abstractNumId w:val="17"/>
  </w:num>
  <w:num w:numId="27" w16cid:durableId="205291032">
    <w:abstractNumId w:val="17"/>
  </w:num>
  <w:num w:numId="28" w16cid:durableId="1663852303">
    <w:abstractNumId w:val="11"/>
  </w:num>
  <w:num w:numId="29" w16cid:durableId="1690108229">
    <w:abstractNumId w:val="17"/>
  </w:num>
  <w:num w:numId="30" w16cid:durableId="417211814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NY, Christine">
    <w15:presenceInfo w15:providerId="AD" w15:userId="S-1-5-21-1292428093-854245398-725345543-252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E0B53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750A7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273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2C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C3E1A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D41F9A3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E9D7-9CE7-477B-9AEA-AC4BA92C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BERTON, Chemmama</cp:lastModifiedBy>
  <cp:revision>6</cp:revision>
  <cp:lastPrinted>2023-05-31T09:36:00Z</cp:lastPrinted>
  <dcterms:created xsi:type="dcterms:W3CDTF">2023-05-31T12:18:00Z</dcterms:created>
  <dcterms:modified xsi:type="dcterms:W3CDTF">2026-01-28T15:10:00Z</dcterms:modified>
</cp:coreProperties>
</file>